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ins w:id="0" w:author="uos" w:date="2025-06-05T10:46:12Z">
        <w:bookmarkStart w:id="0" w:name="_Toc12234"/>
        <w:r>
          <w:rPr>
            <w:rFonts w:hint="eastAsia" w:ascii="方正小标宋简体" w:eastAsia="方正小标宋简体"/>
            <w:sz w:val="36"/>
            <w:szCs w:val="36"/>
            <w:lang w:eastAsia="zh-CN"/>
          </w:rPr>
          <w:t>附件</w:t>
        </w:r>
      </w:ins>
      <w:ins w:id="1" w:author="uos" w:date="2025-06-05T11:10:26Z">
        <w:r>
          <w:rPr>
            <w:rFonts w:hint="eastAsia" w:ascii="方正小标宋简体" w:eastAsia="方正小标宋简体"/>
            <w:sz w:val="36"/>
            <w:szCs w:val="36"/>
            <w:lang w:val="en-US" w:eastAsia="zh-CN"/>
          </w:rPr>
          <w:t>3</w:t>
        </w:r>
      </w:ins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  <w:r>
        <w:rPr>
          <w:rFonts w:hint="eastAsia" w:ascii="方正小标宋简体" w:eastAsia="方正小标宋简体"/>
          <w:sz w:val="44"/>
          <w:szCs w:val="36"/>
        </w:rPr>
        <w:t>2025年度教育部大中小学课程教材研究项目申报汇总表</w:t>
      </w:r>
      <w:bookmarkEnd w:id="0"/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申报单位:</w:t>
      </w:r>
      <w:bookmarkStart w:id="1" w:name="_GoBack"/>
      <w:r>
        <w:rPr>
          <w:rFonts w:hint="eastAsia" w:ascii="Times New Roman" w:hAnsi="Times New Roman" w:eastAsia="宋体" w:cs="Times New Roman"/>
          <w:sz w:val="21"/>
          <w:szCs w:val="20"/>
          <w14:ligatures w14:val="none"/>
        </w:rPr>
        <w:t>(加盖单位公章)</w:t>
      </w:r>
      <w:bookmarkEnd w:id="1"/>
      <w:r>
        <w:rPr>
          <w:rFonts w:hint="eastAsia" w:ascii="Times New Roman" w:hAnsi="Times New Roman" w:eastAsia="宋体" w:cs="Times New Roman"/>
          <w:sz w:val="21"/>
          <w:szCs w:val="20"/>
          <w14:ligatures w14:val="non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联系人：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Times New Roman" w:hAnsi="Times New Roman" w:eastAsia="宋体" w:cs="Times New Roman"/>
          <w:sz w:val="21"/>
          <w:szCs w:val="20"/>
          <w14:ligatures w14:val="none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填表日期</w:t>
      </w:r>
      <w:r>
        <w:rPr>
          <w:rFonts w:ascii="仿宋_GB2312" w:eastAsia="仿宋_GB2312"/>
          <w:sz w:val="32"/>
          <w:szCs w:val="32"/>
        </w:rPr>
        <w:t xml:space="preserve">: </w:t>
      </w:r>
      <w:del w:id="2" w:author="uos" w:date="2025-06-05T11:10:40Z">
        <w:r>
          <w:rPr>
            <w:rFonts w:hint="eastAsia" w:ascii="Times New Roman" w:hAnsi="Times New Roman" w:eastAsia="宋体" w:cs="Times New Roman"/>
            <w:sz w:val="21"/>
            <w:szCs w:val="20"/>
            <w:lang w:val="en-US" w:eastAsia="zh-CN"/>
            <w14:ligatures w14:val="none"/>
          </w:rPr>
          <w:delText>2025-06-05</w:delText>
        </w:r>
      </w:del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0"/>
          <w14:ligatures w14:val="none"/>
        </w:rPr>
        <w:t xml:space="preserve">  </w:t>
      </w:r>
    </w:p>
    <w:tbl>
      <w:tblPr>
        <w:tblStyle w:val="19"/>
        <w:tblW w:w="499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2214"/>
        <w:gridCol w:w="1905"/>
        <w:gridCol w:w="1758"/>
        <w:gridCol w:w="947"/>
        <w:gridCol w:w="947"/>
        <w:gridCol w:w="2007"/>
        <w:gridCol w:w="1652"/>
        <w:gridCol w:w="1650"/>
      </w:tblGrid>
      <w:tr>
        <w:trPr>
          <w:trHeight w:val="69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序</w:t>
            </w:r>
          </w:p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号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项目名称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项目类型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申报人</w:t>
            </w:r>
          </w:p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姓名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职务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职称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身份证号码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联系电话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pacing w:line="600" w:lineRule="exact"/>
              <w:jc w:val="center"/>
              <w:textAlignment w:val="baseline"/>
              <w:rPr>
                <w:rFonts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32"/>
                <w:szCs w:val="32"/>
                <w14:ligatures w14:val="none"/>
              </w:rPr>
              <w:t>电子邮箱</w:t>
            </w:r>
          </w:p>
        </w:tc>
      </w:tr>
    </w:tbl>
    <w:p>
      <w:pPr>
        <w:spacing w:line="60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13936716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14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t xml:space="preserve"> 1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os">
    <w15:presenceInfo w15:providerId="None" w15:userId="u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revisionView w:markup="0"/>
  <w:trackRevisions w:val="tru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37"/>
    <w:rsid w:val="000111A9"/>
    <w:rsid w:val="00014621"/>
    <w:rsid w:val="00033C23"/>
    <w:rsid w:val="00037B14"/>
    <w:rsid w:val="00040575"/>
    <w:rsid w:val="00043335"/>
    <w:rsid w:val="00056203"/>
    <w:rsid w:val="00083CBA"/>
    <w:rsid w:val="000852D1"/>
    <w:rsid w:val="00086296"/>
    <w:rsid w:val="00092C9A"/>
    <w:rsid w:val="0009718C"/>
    <w:rsid w:val="000A739A"/>
    <w:rsid w:val="000D3C59"/>
    <w:rsid w:val="000D4DE6"/>
    <w:rsid w:val="000F65AE"/>
    <w:rsid w:val="001221F1"/>
    <w:rsid w:val="00133B66"/>
    <w:rsid w:val="00134ABE"/>
    <w:rsid w:val="00164D20"/>
    <w:rsid w:val="001670A7"/>
    <w:rsid w:val="001769CE"/>
    <w:rsid w:val="00187746"/>
    <w:rsid w:val="00191DC7"/>
    <w:rsid w:val="001A27D6"/>
    <w:rsid w:val="001D0D11"/>
    <w:rsid w:val="001D57E9"/>
    <w:rsid w:val="001E2295"/>
    <w:rsid w:val="001E268C"/>
    <w:rsid w:val="001E52CF"/>
    <w:rsid w:val="001F7D66"/>
    <w:rsid w:val="00220681"/>
    <w:rsid w:val="0022138F"/>
    <w:rsid w:val="002271E8"/>
    <w:rsid w:val="0025673A"/>
    <w:rsid w:val="00275497"/>
    <w:rsid w:val="002755D5"/>
    <w:rsid w:val="00291188"/>
    <w:rsid w:val="002A1B2B"/>
    <w:rsid w:val="002D5B4B"/>
    <w:rsid w:val="0031728F"/>
    <w:rsid w:val="00321F58"/>
    <w:rsid w:val="00363DAD"/>
    <w:rsid w:val="00365C00"/>
    <w:rsid w:val="00377EFE"/>
    <w:rsid w:val="003B0D5C"/>
    <w:rsid w:val="003B3603"/>
    <w:rsid w:val="003B3DBA"/>
    <w:rsid w:val="003B52E4"/>
    <w:rsid w:val="003C5BFB"/>
    <w:rsid w:val="003D1D22"/>
    <w:rsid w:val="003E0D34"/>
    <w:rsid w:val="003E0D4D"/>
    <w:rsid w:val="003E3561"/>
    <w:rsid w:val="003E3DCA"/>
    <w:rsid w:val="00404FB4"/>
    <w:rsid w:val="004431EC"/>
    <w:rsid w:val="004626F0"/>
    <w:rsid w:val="0047473B"/>
    <w:rsid w:val="00480CC4"/>
    <w:rsid w:val="00486775"/>
    <w:rsid w:val="00486A42"/>
    <w:rsid w:val="00493A99"/>
    <w:rsid w:val="00495E31"/>
    <w:rsid w:val="004A7C4F"/>
    <w:rsid w:val="004C5C3C"/>
    <w:rsid w:val="004F7EFF"/>
    <w:rsid w:val="00527628"/>
    <w:rsid w:val="005603E4"/>
    <w:rsid w:val="00573060"/>
    <w:rsid w:val="00583301"/>
    <w:rsid w:val="005A01EB"/>
    <w:rsid w:val="005A10D8"/>
    <w:rsid w:val="005B2532"/>
    <w:rsid w:val="005C1398"/>
    <w:rsid w:val="005C2003"/>
    <w:rsid w:val="005D0929"/>
    <w:rsid w:val="005D4D82"/>
    <w:rsid w:val="0060785C"/>
    <w:rsid w:val="00612495"/>
    <w:rsid w:val="00627473"/>
    <w:rsid w:val="0063057E"/>
    <w:rsid w:val="0064401F"/>
    <w:rsid w:val="00695D7F"/>
    <w:rsid w:val="006B1F4F"/>
    <w:rsid w:val="006E298F"/>
    <w:rsid w:val="0071220B"/>
    <w:rsid w:val="00720EB6"/>
    <w:rsid w:val="00725FD2"/>
    <w:rsid w:val="00736660"/>
    <w:rsid w:val="00740C97"/>
    <w:rsid w:val="00756A02"/>
    <w:rsid w:val="007A6121"/>
    <w:rsid w:val="008001A0"/>
    <w:rsid w:val="00813DF0"/>
    <w:rsid w:val="00817AFA"/>
    <w:rsid w:val="008400CD"/>
    <w:rsid w:val="0086153F"/>
    <w:rsid w:val="00884953"/>
    <w:rsid w:val="008970EC"/>
    <w:rsid w:val="008B4974"/>
    <w:rsid w:val="008B61F9"/>
    <w:rsid w:val="008D455A"/>
    <w:rsid w:val="008F64D7"/>
    <w:rsid w:val="00907252"/>
    <w:rsid w:val="00915BD6"/>
    <w:rsid w:val="00930713"/>
    <w:rsid w:val="009401D3"/>
    <w:rsid w:val="0095180F"/>
    <w:rsid w:val="00954C74"/>
    <w:rsid w:val="00973F12"/>
    <w:rsid w:val="00981976"/>
    <w:rsid w:val="009964A4"/>
    <w:rsid w:val="009E4811"/>
    <w:rsid w:val="00A00EEF"/>
    <w:rsid w:val="00A0713C"/>
    <w:rsid w:val="00A46258"/>
    <w:rsid w:val="00A6205A"/>
    <w:rsid w:val="00A64C05"/>
    <w:rsid w:val="00A70223"/>
    <w:rsid w:val="00A806C5"/>
    <w:rsid w:val="00A83656"/>
    <w:rsid w:val="00A87F3D"/>
    <w:rsid w:val="00AB37CB"/>
    <w:rsid w:val="00AB47BA"/>
    <w:rsid w:val="00AB773D"/>
    <w:rsid w:val="00AD30C6"/>
    <w:rsid w:val="00AD45E5"/>
    <w:rsid w:val="00AE4364"/>
    <w:rsid w:val="00B21215"/>
    <w:rsid w:val="00B25A50"/>
    <w:rsid w:val="00B25EC1"/>
    <w:rsid w:val="00B30937"/>
    <w:rsid w:val="00B36EE9"/>
    <w:rsid w:val="00B76D95"/>
    <w:rsid w:val="00B9218F"/>
    <w:rsid w:val="00B9246C"/>
    <w:rsid w:val="00B94A01"/>
    <w:rsid w:val="00BC44F1"/>
    <w:rsid w:val="00BD12D5"/>
    <w:rsid w:val="00BD6A7D"/>
    <w:rsid w:val="00BE3868"/>
    <w:rsid w:val="00C01031"/>
    <w:rsid w:val="00C05D3E"/>
    <w:rsid w:val="00C169E5"/>
    <w:rsid w:val="00C23B56"/>
    <w:rsid w:val="00C32903"/>
    <w:rsid w:val="00C33AA8"/>
    <w:rsid w:val="00C4183F"/>
    <w:rsid w:val="00C72592"/>
    <w:rsid w:val="00C90221"/>
    <w:rsid w:val="00C90595"/>
    <w:rsid w:val="00C956E5"/>
    <w:rsid w:val="00CC6740"/>
    <w:rsid w:val="00CD3670"/>
    <w:rsid w:val="00CD3FF8"/>
    <w:rsid w:val="00CE2C6E"/>
    <w:rsid w:val="00CF2C39"/>
    <w:rsid w:val="00D02528"/>
    <w:rsid w:val="00D13DD5"/>
    <w:rsid w:val="00D21BEF"/>
    <w:rsid w:val="00D346CC"/>
    <w:rsid w:val="00D41678"/>
    <w:rsid w:val="00D73298"/>
    <w:rsid w:val="00DA3C7F"/>
    <w:rsid w:val="00DE4417"/>
    <w:rsid w:val="00E03719"/>
    <w:rsid w:val="00E03954"/>
    <w:rsid w:val="00E24B2D"/>
    <w:rsid w:val="00E37141"/>
    <w:rsid w:val="00E37772"/>
    <w:rsid w:val="00E445EF"/>
    <w:rsid w:val="00E71BFA"/>
    <w:rsid w:val="00E90137"/>
    <w:rsid w:val="00E95401"/>
    <w:rsid w:val="00EA62B7"/>
    <w:rsid w:val="00EC09E3"/>
    <w:rsid w:val="00ED5195"/>
    <w:rsid w:val="00EF1881"/>
    <w:rsid w:val="00EF7B2C"/>
    <w:rsid w:val="00F20DF5"/>
    <w:rsid w:val="00F77BB8"/>
    <w:rsid w:val="00F866B2"/>
    <w:rsid w:val="00F9336A"/>
    <w:rsid w:val="00FA748D"/>
    <w:rsid w:val="00FB3843"/>
    <w:rsid w:val="00FB5DFD"/>
    <w:rsid w:val="00FC5828"/>
    <w:rsid w:val="00FD0A01"/>
    <w:rsid w:val="00FD211E"/>
    <w:rsid w:val="00FD50EA"/>
    <w:rsid w:val="00FD62C3"/>
    <w:rsid w:val="01722330"/>
    <w:rsid w:val="029D7A15"/>
    <w:rsid w:val="02CB27C9"/>
    <w:rsid w:val="04135A85"/>
    <w:rsid w:val="05C348DF"/>
    <w:rsid w:val="07EC0CC8"/>
    <w:rsid w:val="0CD12600"/>
    <w:rsid w:val="16DB6AC8"/>
    <w:rsid w:val="1DEA3522"/>
    <w:rsid w:val="265172B6"/>
    <w:rsid w:val="2AAC1217"/>
    <w:rsid w:val="3095556F"/>
    <w:rsid w:val="405938EB"/>
    <w:rsid w:val="416B7C26"/>
    <w:rsid w:val="4450062B"/>
    <w:rsid w:val="4D2659B7"/>
    <w:rsid w:val="5DEE6969"/>
    <w:rsid w:val="5E5F1C08"/>
    <w:rsid w:val="606D645C"/>
    <w:rsid w:val="63141A74"/>
    <w:rsid w:val="64C40E87"/>
    <w:rsid w:val="65C82454"/>
    <w:rsid w:val="66501015"/>
    <w:rsid w:val="68B13CD7"/>
    <w:rsid w:val="78EF290F"/>
    <w:rsid w:val="7E7D81B3"/>
    <w:rsid w:val="FBFF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3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3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3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3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9"/>
    <w:unhideWhenUsed/>
    <w:qFormat/>
    <w:uiPriority w:val="99"/>
    <w:pPr>
      <w:jc w:val="left"/>
    </w:pPr>
  </w:style>
  <w:style w:type="paragraph" w:styleId="12">
    <w:name w:val="Body Text"/>
    <w:basedOn w:val="1"/>
    <w:link w:val="56"/>
    <w:qFormat/>
    <w:uiPriority w:val="0"/>
    <w:pPr>
      <w:jc w:val="left"/>
    </w:pPr>
  </w:style>
  <w:style w:type="paragraph" w:styleId="13">
    <w:name w:val="Balloon Text"/>
    <w:basedOn w:val="1"/>
    <w:link w:val="55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Title"/>
    <w:basedOn w:val="1"/>
    <w:next w:val="1"/>
    <w:link w:val="3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annotation subject"/>
    <w:basedOn w:val="11"/>
    <w:next w:val="11"/>
    <w:link w:val="50"/>
    <w:semiHidden/>
    <w:unhideWhenUsed/>
    <w:qFormat/>
    <w:uiPriority w:val="99"/>
    <w:rPr>
      <w:b/>
      <w:bCs/>
    </w:rPr>
  </w:style>
  <w:style w:type="table" w:styleId="20">
    <w:name w:val="Table Grid"/>
    <w:basedOn w:val="1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page number"/>
    <w:basedOn w:val="21"/>
    <w:qFormat/>
    <w:uiPriority w:val="0"/>
  </w:style>
  <w:style w:type="character" w:styleId="23">
    <w:name w:val="FollowedHyperlink"/>
    <w:basedOn w:val="21"/>
    <w:semiHidden/>
    <w:unhideWhenUsed/>
    <w:qFormat/>
    <w:uiPriority w:val="99"/>
    <w:rPr>
      <w:color w:val="96607D" w:themeColor="followedHyperlink"/>
      <w:u w:val="single"/>
      <w14:textFill>
        <w14:solidFill>
          <w14:schemeClr w14:val="folHlink"/>
        </w14:solidFill>
      </w14:textFill>
    </w:rPr>
  </w:style>
  <w:style w:type="character" w:styleId="24">
    <w:name w:val="Hyperlink"/>
    <w:basedOn w:val="21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styleId="25">
    <w:name w:val="annotation reference"/>
    <w:basedOn w:val="21"/>
    <w:semiHidden/>
    <w:unhideWhenUsed/>
    <w:qFormat/>
    <w:uiPriority w:val="99"/>
    <w:rPr>
      <w:sz w:val="21"/>
      <w:szCs w:val="21"/>
    </w:rPr>
  </w:style>
  <w:style w:type="character" w:customStyle="1" w:styleId="26">
    <w:name w:val="标题 1 Char"/>
    <w:basedOn w:val="2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7">
    <w:name w:val="标题 2 Char"/>
    <w:basedOn w:val="2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8">
    <w:name w:val="标题 3 Char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9">
    <w:name w:val="标题 4 Char"/>
    <w:basedOn w:val="21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30">
    <w:name w:val="标题 5 Char"/>
    <w:basedOn w:val="21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31">
    <w:name w:val="标题 6 Char"/>
    <w:basedOn w:val="21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32">
    <w:name w:val="标题 7 Char"/>
    <w:basedOn w:val="21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3">
    <w:name w:val="标题 8 Char"/>
    <w:basedOn w:val="21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4">
    <w:name w:val="标题 9 Char"/>
    <w:basedOn w:val="21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标题 Char"/>
    <w:basedOn w:val="21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6">
    <w:name w:val="副标题 Char"/>
    <w:basedOn w:val="21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7">
    <w:name w:val="Quote"/>
    <w:basedOn w:val="1"/>
    <w:next w:val="1"/>
    <w:link w:val="38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8">
    <w:name w:val="引用 Char"/>
    <w:basedOn w:val="21"/>
    <w:link w:val="3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9">
    <w:name w:val="List Paragraph"/>
    <w:basedOn w:val="1"/>
    <w:qFormat/>
    <w:uiPriority w:val="34"/>
    <w:pPr>
      <w:ind w:left="720"/>
      <w:contextualSpacing/>
    </w:pPr>
  </w:style>
  <w:style w:type="character" w:customStyle="1" w:styleId="40">
    <w:name w:val="明显强调1"/>
    <w:basedOn w:val="21"/>
    <w:qFormat/>
    <w:uiPriority w:val="21"/>
    <w:rPr>
      <w:i/>
      <w:iCs/>
      <w:color w:val="104862" w:themeColor="accent1" w:themeShade="BF"/>
    </w:rPr>
  </w:style>
  <w:style w:type="paragraph" w:styleId="41">
    <w:name w:val="Intense Quote"/>
    <w:basedOn w:val="1"/>
    <w:next w:val="1"/>
    <w:link w:val="4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42">
    <w:name w:val="明显引用 Char"/>
    <w:basedOn w:val="21"/>
    <w:link w:val="41"/>
    <w:qFormat/>
    <w:uiPriority w:val="30"/>
    <w:rPr>
      <w:i/>
      <w:iCs/>
      <w:color w:val="104862" w:themeColor="accent1" w:themeShade="BF"/>
    </w:rPr>
  </w:style>
  <w:style w:type="character" w:customStyle="1" w:styleId="43">
    <w:name w:val="明显参考1"/>
    <w:basedOn w:val="21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4">
    <w:name w:val="页眉 Char"/>
    <w:basedOn w:val="21"/>
    <w:link w:val="15"/>
    <w:qFormat/>
    <w:uiPriority w:val="99"/>
    <w:rPr>
      <w:sz w:val="18"/>
      <w:szCs w:val="18"/>
    </w:rPr>
  </w:style>
  <w:style w:type="character" w:customStyle="1" w:styleId="45">
    <w:name w:val="页脚 Char"/>
    <w:basedOn w:val="21"/>
    <w:link w:val="14"/>
    <w:qFormat/>
    <w:uiPriority w:val="99"/>
    <w:rPr>
      <w:sz w:val="18"/>
      <w:szCs w:val="18"/>
    </w:rPr>
  </w:style>
  <w:style w:type="character" w:customStyle="1" w:styleId="46">
    <w:name w:val="Unresolved Mention"/>
    <w:basedOn w:val="21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47">
    <w:name w:val="网格型1"/>
    <w:basedOn w:val="19"/>
    <w:qFormat/>
    <w:uiPriority w:val="59"/>
    <w:pPr>
      <w:widowControl w:val="0"/>
      <w:adjustRightInd w:val="0"/>
      <w:spacing w:line="312" w:lineRule="atLeast"/>
      <w:jc w:val="both"/>
      <w:textAlignment w:val="baseline"/>
    </w:pPr>
    <w:rPr>
      <w:rFonts w:ascii="Courier New" w:hAnsi="Courier New" w:eastAsia="华文仿宋" w:cs="Courier New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网格型2"/>
    <w:basedOn w:val="19"/>
    <w:qFormat/>
    <w:uiPriority w:val="59"/>
    <w:pPr>
      <w:widowControl w:val="0"/>
      <w:adjustRightInd w:val="0"/>
      <w:spacing w:line="312" w:lineRule="atLeast"/>
      <w:jc w:val="both"/>
      <w:textAlignment w:val="baseline"/>
    </w:pPr>
    <w:rPr>
      <w:rFonts w:ascii="Courier New" w:hAnsi="Courier New" w:eastAsia="华文仿宋" w:cs="Courier New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9">
    <w:name w:val="批注文字 Char"/>
    <w:basedOn w:val="21"/>
    <w:link w:val="11"/>
    <w:qFormat/>
    <w:uiPriority w:val="99"/>
  </w:style>
  <w:style w:type="character" w:customStyle="1" w:styleId="50">
    <w:name w:val="批注主题 Char"/>
    <w:basedOn w:val="49"/>
    <w:link w:val="18"/>
    <w:semiHidden/>
    <w:qFormat/>
    <w:uiPriority w:val="99"/>
    <w:rPr>
      <w:b/>
      <w:bCs/>
    </w:rPr>
  </w:style>
  <w:style w:type="character" w:customStyle="1" w:styleId="51">
    <w:name w:val="font21"/>
    <w:basedOn w:val="21"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  <w:style w:type="character" w:customStyle="1" w:styleId="52">
    <w:name w:val="font51"/>
    <w:basedOn w:val="21"/>
    <w:qFormat/>
    <w:uiPriority w:val="0"/>
    <w:rPr>
      <w:rFonts w:hint="eastAsia" w:ascii="微软雅黑" w:hAnsi="微软雅黑" w:eastAsia="微软雅黑" w:cs="微软雅黑"/>
      <w:b/>
      <w:bCs/>
      <w:color w:val="FFFFFF"/>
      <w:sz w:val="20"/>
      <w:szCs w:val="20"/>
      <w:u w:val="none"/>
    </w:rPr>
  </w:style>
  <w:style w:type="character" w:customStyle="1" w:styleId="53">
    <w:name w:val="font41"/>
    <w:basedOn w:val="21"/>
    <w:qFormat/>
    <w:uiPriority w:val="0"/>
    <w:rPr>
      <w:rFonts w:hint="eastAsia" w:ascii="微软雅黑" w:hAnsi="微软雅黑" w:eastAsia="微软雅黑" w:cs="微软雅黑"/>
      <w:b/>
      <w:bCs/>
      <w:color w:val="FFFFFF"/>
      <w:sz w:val="20"/>
      <w:szCs w:val="20"/>
      <w:u w:val="none"/>
    </w:rPr>
  </w:style>
  <w:style w:type="character" w:customStyle="1" w:styleId="54">
    <w:name w:val="font31"/>
    <w:basedOn w:val="21"/>
    <w:qFormat/>
    <w:uiPriority w:val="0"/>
    <w:rPr>
      <w:rFonts w:hint="eastAsia" w:ascii="微软雅黑" w:hAnsi="微软雅黑" w:eastAsia="微软雅黑" w:cs="微软雅黑"/>
      <w:b/>
      <w:bCs/>
      <w:color w:val="C00000"/>
      <w:sz w:val="20"/>
      <w:szCs w:val="20"/>
      <w:u w:val="none"/>
    </w:rPr>
  </w:style>
  <w:style w:type="character" w:customStyle="1" w:styleId="55">
    <w:name w:val="批注框文本 Char"/>
    <w:basedOn w:val="21"/>
    <w:link w:val="1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  <w:style w:type="character" w:customStyle="1" w:styleId="56">
    <w:name w:val="正文文本 Char"/>
    <w:link w:val="12"/>
    <w:qFormat/>
    <w:uiPriority w:val="0"/>
    <w:rPr>
      <w:rFonts w:asciiTheme="minorHAnsi" w:hAnsiTheme="minorHAnsi" w:eastAsiaTheme="minorEastAsia" w:cstheme="minorBidi"/>
      <w:kern w:val="2"/>
      <w:sz w:val="21"/>
      <w:szCs w:val="22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278</Characters>
  <Lines>1</Lines>
  <Paragraphs>1</Paragraphs>
  <TotalTime>4</TotalTime>
  <ScaleCrop>false</ScaleCrop>
  <LinksUpToDate>false</LinksUpToDate>
  <CharactersWithSpaces>289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2025-05-30T08:41:00Z</dcterms:created>
  <dc:creator>Xinyu Wang</dc:creator>
  <cp:lastModifiedBy>uos</cp:lastModifiedBy>
  <cp:lastPrinted>2025-03-19T10:29:00Z</cp:lastPrinted>
  <dcterms:modified xsi:type="dcterms:W3CDTF">2025-06-05T11:10:48Z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eyJoZGlkIjoiOTc3M2Y5NzIzMDFlZjAyY2Q4Njk5ODkyYjFjNzBiNTQiLCJ1c2VySWQiOiIxMTMzOTg0NjgyIn0=</vt:lpwstr>
  </property>
  <property fmtid="{D5CDD505-2E9C-101B-9397-08002B2CF9AE}" pid="3" name="KSOProductBuildVer">
    <vt:lpwstr>2052-11.8.2.10290</vt:lpwstr>
  </property>
  <property fmtid="{D5CDD505-2E9C-101B-9397-08002B2CF9AE}" pid="4" name="ICV">
    <vt:lpwstr>BB5AB36256A34359A3E2430EF3F981B0_12</vt:lpwstr>
  </property>
</Properties>
</file>